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B7E3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831B7E4" w14:textId="1CFF2A1F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831B7E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B7E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B7E6" w14:textId="50ECD44B" w:rsidR="0055375D" w:rsidRPr="006D0305" w:rsidRDefault="0042160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21601">
              <w:rPr>
                <w:b/>
                <w:sz w:val="26"/>
                <w:szCs w:val="26"/>
                <w:lang w:val="en-US"/>
              </w:rPr>
              <w:t>203B</w:t>
            </w:r>
            <w:r w:rsidR="006D0305">
              <w:rPr>
                <w:b/>
                <w:sz w:val="26"/>
                <w:szCs w:val="26"/>
              </w:rPr>
              <w:t>_</w:t>
            </w:r>
          </w:p>
        </w:tc>
      </w:tr>
      <w:tr w:rsidR="0055375D" w:rsidRPr="00C44B8B" w14:paraId="0831B7E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B7E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B7E9" w14:textId="03DCBB13" w:rsidR="0055375D" w:rsidRPr="00AC2D29" w:rsidRDefault="00DC728E" w:rsidP="001C75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AC2D29">
              <w:rPr>
                <w:b/>
                <w:sz w:val="26"/>
                <w:szCs w:val="26"/>
                <w:lang w:val="en-US"/>
              </w:rPr>
              <w:t>202</w:t>
            </w:r>
            <w:r w:rsidR="001C757F">
              <w:rPr>
                <w:b/>
                <w:sz w:val="26"/>
                <w:szCs w:val="26"/>
              </w:rPr>
              <w:t>2181</w:t>
            </w:r>
            <w:r w:rsidR="0055375D" w:rsidRPr="00AC2D29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p w14:paraId="38202684" w14:textId="77777777" w:rsidR="00303FE8" w:rsidRDefault="00303FE8" w:rsidP="00303FE8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44726E85" w14:textId="77777777" w:rsidR="00303FE8" w:rsidRPr="0052681C" w:rsidRDefault="00303FE8" w:rsidP="00303FE8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7506B29D" w14:textId="77777777" w:rsidR="00303FE8" w:rsidRPr="0052681C" w:rsidRDefault="00303FE8" w:rsidP="00303FE8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0831B7EF" w14:textId="77777777" w:rsidR="0026453A" w:rsidRPr="00697DC5" w:rsidRDefault="0026453A" w:rsidP="0026453A"/>
    <w:p w14:paraId="0831B7F0" w14:textId="77777777" w:rsidR="0026453A" w:rsidRPr="00697DC5" w:rsidRDefault="0026453A" w:rsidP="0026453A"/>
    <w:p w14:paraId="0831B7F1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831B7F2" w14:textId="72EE4DAC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AC2D29">
        <w:rPr>
          <w:b/>
          <w:sz w:val="26"/>
          <w:szCs w:val="26"/>
        </w:rPr>
        <w:t xml:space="preserve"> </w:t>
      </w:r>
      <w:r w:rsidR="004D63F1">
        <w:rPr>
          <w:b/>
          <w:sz w:val="26"/>
          <w:szCs w:val="26"/>
        </w:rPr>
        <w:t>(</w:t>
      </w:r>
      <w:r w:rsidR="001C757F" w:rsidRPr="001C757F">
        <w:rPr>
          <w:b/>
          <w:sz w:val="26"/>
          <w:szCs w:val="26"/>
        </w:rPr>
        <w:t>Болт специальный Б253 3.407.1-164.20.12</w:t>
      </w:r>
      <w:r w:rsidR="004D63F1">
        <w:rPr>
          <w:b/>
          <w:sz w:val="26"/>
          <w:szCs w:val="26"/>
        </w:rPr>
        <w:t>)</w:t>
      </w:r>
      <w:r w:rsidR="00C368F0">
        <w:rPr>
          <w:b/>
          <w:sz w:val="26"/>
          <w:szCs w:val="26"/>
        </w:rPr>
        <w:t>.</w:t>
      </w:r>
      <w:r w:rsidR="00AC2D29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831B7F3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831B7F4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64954FD" w14:textId="07846F26" w:rsidR="00303FE8" w:rsidRPr="00EB40B4" w:rsidRDefault="00303FE8" w:rsidP="00303FE8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 w:rsidR="005B43AC">
        <w:rPr>
          <w:rFonts w:eastAsia="Times New Roman"/>
        </w:rPr>
        <w:t>метизов</w:t>
      </w:r>
      <w:r>
        <w:rPr>
          <w:rFonts w:eastAsia="Times New Roman"/>
        </w:rPr>
        <w:t xml:space="preserve"> </w:t>
      </w:r>
      <w:r w:rsidRPr="00EB40B4">
        <w:rPr>
          <w:rFonts w:eastAsia="Times New Roman"/>
        </w:rPr>
        <w:t>для производства ремонтных и эксплуатационных работ в 201</w:t>
      </w:r>
      <w:r w:rsidR="009B39B5" w:rsidRPr="009B39B5">
        <w:rPr>
          <w:rFonts w:eastAsia="Times New Roman"/>
        </w:rPr>
        <w:t>7</w:t>
      </w:r>
      <w:r w:rsidRPr="00EB40B4">
        <w:rPr>
          <w:rFonts w:eastAsia="Times New Roman"/>
        </w:rPr>
        <w:t>г.</w:t>
      </w:r>
    </w:p>
    <w:p w14:paraId="364E3CBC" w14:textId="2CBA90E9" w:rsidR="00303FE8" w:rsidRDefault="00303FE8" w:rsidP="00303FE8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</w:t>
      </w:r>
      <w:r w:rsidR="009B39B5" w:rsidRPr="009B39B5">
        <w:rPr>
          <w:rFonts w:eastAsia="Times New Roman"/>
        </w:rPr>
        <w:t>6</w:t>
      </w:r>
      <w:r w:rsidRPr="00EB40B4">
        <w:rPr>
          <w:rFonts w:eastAsia="Times New Roman"/>
        </w:rPr>
        <w:t xml:space="preserve"> год.</w:t>
      </w:r>
    </w:p>
    <w:p w14:paraId="4C3094B1" w14:textId="7FA9B3E9" w:rsidR="00303FE8" w:rsidRPr="00EB40B4" w:rsidRDefault="00303FE8" w:rsidP="00303FE8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 w:rsidR="005B43AC">
        <w:rPr>
          <w:rFonts w:eastAsia="Times New Roman"/>
        </w:rPr>
        <w:t>метиз</w:t>
      </w:r>
      <w:bookmarkStart w:id="2" w:name="_GoBack"/>
      <w:bookmarkEnd w:id="2"/>
      <w:r w:rsidR="005B43AC">
        <w:rPr>
          <w:rFonts w:eastAsia="Times New Roman"/>
        </w:rPr>
        <w:t>ов</w:t>
      </w:r>
      <w:r>
        <w:rPr>
          <w:rFonts w:eastAsia="Times New Roman"/>
        </w:rPr>
        <w:t xml:space="preserve"> </w:t>
      </w:r>
      <w:r w:rsidRPr="00EB40B4">
        <w:rPr>
          <w:rFonts w:eastAsia="Times New Roman"/>
        </w:rPr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7EC536F1" w14:textId="77777777" w:rsidR="00303FE8" w:rsidRPr="00EB40B4" w:rsidRDefault="00303FE8" w:rsidP="00303FE8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3D0842A9" w14:textId="77777777" w:rsidR="00303FE8" w:rsidRPr="00101DD6" w:rsidRDefault="00303FE8" w:rsidP="00303FE8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303FE8" w:rsidRPr="00D13E48" w14:paraId="479FC488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20DE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A576" w14:textId="77777777" w:rsidR="00303FE8" w:rsidRPr="00D13E48" w:rsidRDefault="00303FE8" w:rsidP="00144CD3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Авто/жд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7E48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4A01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303FE8" w:rsidRPr="00D13E48" w14:paraId="0BA71046" w14:textId="77777777" w:rsidTr="00144CD3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69C6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DBF00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Авто,ж/д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3651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C107" w14:textId="77777777" w:rsidR="00303FE8" w:rsidRPr="00D13E48" w:rsidRDefault="00303FE8" w:rsidP="00144CD3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2328021B" w14:textId="77777777" w:rsidR="00303FE8" w:rsidRDefault="00303FE8" w:rsidP="00303FE8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1D5DE5E5" w14:textId="77777777" w:rsidR="00303FE8" w:rsidRDefault="00303FE8" w:rsidP="00303FE8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0831B7F5" w14:textId="6F42C343" w:rsidR="004D63F1" w:rsidRDefault="004D63F1" w:rsidP="004D63F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Чертежа </w:t>
      </w:r>
      <w:r w:rsidR="001C757F" w:rsidRPr="001C757F">
        <w:rPr>
          <w:sz w:val="26"/>
          <w:szCs w:val="26"/>
        </w:rPr>
        <w:t>Б253 3.407.1-164.20.12</w:t>
      </w:r>
      <w:r w:rsidR="001C757F">
        <w:rPr>
          <w:sz w:val="26"/>
          <w:szCs w:val="26"/>
        </w:rPr>
        <w:t>.</w:t>
      </w:r>
    </w:p>
    <w:p w14:paraId="0831B7F6" w14:textId="77777777" w:rsidR="004D63F1" w:rsidRDefault="004D63F1" w:rsidP="004D63F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831B7F7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831B7F8" w14:textId="77777777" w:rsidR="004D63F1" w:rsidRDefault="004D63F1" w:rsidP="004D63F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831B7F9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831B7FA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831B7FB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831B7FC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831B7FD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831B7FE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831B7FF" w14:textId="5A8FFD07" w:rsidR="004D63F1" w:rsidRDefault="004D63F1" w:rsidP="004D63F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2.2. Участник закупочных процедур на право заключения договора на поставку метизов для нуж</w:t>
      </w:r>
      <w:r w:rsidR="00E80769">
        <w:rPr>
          <w:sz w:val="24"/>
          <w:szCs w:val="24"/>
        </w:rPr>
        <w:t>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831B800" w14:textId="77777777" w:rsidR="004D63F1" w:rsidRDefault="004D63F1" w:rsidP="004D63F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831B801" w14:textId="6EC6A240" w:rsidR="004D63F1" w:rsidRDefault="004D63F1" w:rsidP="004D63F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Чертежа </w:t>
      </w:r>
      <w:r w:rsidR="005B43AC" w:rsidRPr="001C757F">
        <w:rPr>
          <w:sz w:val="26"/>
          <w:szCs w:val="26"/>
        </w:rPr>
        <w:t>Б253 3.407.1-164.20.12</w:t>
      </w:r>
      <w:r>
        <w:rPr>
          <w:sz w:val="24"/>
          <w:szCs w:val="24"/>
        </w:rPr>
        <w:t>;</w:t>
      </w:r>
    </w:p>
    <w:p w14:paraId="0831B802" w14:textId="77777777" w:rsidR="004D63F1" w:rsidRDefault="004D63F1" w:rsidP="004D63F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831B803" w14:textId="77777777" w:rsidR="004D63F1" w:rsidRDefault="004D63F1" w:rsidP="004D63F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831B804" w14:textId="77777777" w:rsidR="004D63F1" w:rsidRDefault="004D63F1" w:rsidP="004D63F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31B805" w14:textId="77777777" w:rsidR="004D63F1" w:rsidRDefault="004D63F1" w:rsidP="004D63F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0831B806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831B807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0831B808" w14:textId="77777777" w:rsidR="004D63F1" w:rsidRDefault="004D63F1" w:rsidP="004D63F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0831B809" w14:textId="77777777" w:rsidR="004D63F1" w:rsidRDefault="004D63F1" w:rsidP="004D63F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831B80A" w14:textId="77777777" w:rsidR="004D63F1" w:rsidRDefault="004D63F1" w:rsidP="004D63F1">
      <w:pPr>
        <w:spacing w:line="276" w:lineRule="auto"/>
        <w:rPr>
          <w:sz w:val="24"/>
          <w:szCs w:val="24"/>
        </w:rPr>
      </w:pPr>
    </w:p>
    <w:p w14:paraId="0831B80B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831B80C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31B80D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31B80E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831B80F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831B810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31B811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831B812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В комплект поставки метизов должны входить документы: </w:t>
      </w:r>
    </w:p>
    <w:p w14:paraId="0831B813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831B814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831B815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831B816" w14:textId="77777777" w:rsidR="004D63F1" w:rsidRDefault="004D63F1" w:rsidP="004D63F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831B817" w14:textId="77777777" w:rsidR="004D63F1" w:rsidRDefault="004D63F1" w:rsidP="004D63F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831B818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831B819" w14:textId="64D641B5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E8076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831B81A" w14:textId="77777777" w:rsidR="004D63F1" w:rsidRDefault="004D63F1" w:rsidP="004D63F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831B81B" w14:textId="77777777" w:rsidR="004D63F1" w:rsidRDefault="004D63F1" w:rsidP="004D63F1">
      <w:pPr>
        <w:rPr>
          <w:sz w:val="26"/>
          <w:szCs w:val="26"/>
        </w:rPr>
      </w:pPr>
    </w:p>
    <w:p w14:paraId="0831B81C" w14:textId="77777777" w:rsidR="004D63F1" w:rsidRDefault="004D63F1" w:rsidP="004D63F1">
      <w:pPr>
        <w:rPr>
          <w:sz w:val="26"/>
          <w:szCs w:val="26"/>
        </w:rPr>
      </w:pPr>
    </w:p>
    <w:p w14:paraId="5B862A81" w14:textId="77777777" w:rsidR="00303FE8" w:rsidRDefault="00303FE8" w:rsidP="00303FE8">
      <w:pPr>
        <w:rPr>
          <w:sz w:val="26"/>
          <w:szCs w:val="26"/>
        </w:rPr>
      </w:pPr>
    </w:p>
    <w:p w14:paraId="4519817C" w14:textId="77777777" w:rsidR="00303FE8" w:rsidRPr="00CB6078" w:rsidRDefault="00303FE8" w:rsidP="00303FE8">
      <w:pPr>
        <w:rPr>
          <w:sz w:val="26"/>
          <w:szCs w:val="26"/>
        </w:rPr>
      </w:pPr>
    </w:p>
    <w:p w14:paraId="0A4AE61D" w14:textId="77777777" w:rsidR="007E4898" w:rsidRDefault="007E4898" w:rsidP="007E489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________Начальник СЛЭП______/____________________/____Столповских Р.Ю._________                                                                                                                        </w:t>
      </w:r>
    </w:p>
    <w:p w14:paraId="766A9942" w14:textId="77777777" w:rsidR="007E4898" w:rsidRDefault="007E4898" w:rsidP="007E4898">
      <w:pPr>
        <w:ind w:firstLine="0"/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</w:t>
      </w:r>
      <w:r>
        <w:rPr>
          <w:sz w:val="14"/>
          <w:szCs w:val="14"/>
        </w:rPr>
        <w:t>должность                                                                 подпись                                                  Фамилия И.О</w:t>
      </w:r>
      <w:r>
        <w:rPr>
          <w:sz w:val="22"/>
          <w:szCs w:val="22"/>
        </w:rPr>
        <w:t xml:space="preserve">.         </w:t>
      </w:r>
    </w:p>
    <w:p w14:paraId="0831B820" w14:textId="77777777" w:rsidR="008F73A3" w:rsidRPr="00697DC5" w:rsidRDefault="008F73A3" w:rsidP="004D63F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54A71" w14:textId="77777777" w:rsidR="0052252D" w:rsidRDefault="0052252D">
      <w:r>
        <w:separator/>
      </w:r>
    </w:p>
  </w:endnote>
  <w:endnote w:type="continuationSeparator" w:id="0">
    <w:p w14:paraId="2EAA34E1" w14:textId="77777777" w:rsidR="0052252D" w:rsidRDefault="0052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8A6FD" w14:textId="77777777" w:rsidR="0052252D" w:rsidRDefault="0052252D">
      <w:r>
        <w:separator/>
      </w:r>
    </w:p>
  </w:footnote>
  <w:footnote w:type="continuationSeparator" w:id="0">
    <w:p w14:paraId="34F7684E" w14:textId="77777777" w:rsidR="0052252D" w:rsidRDefault="00522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1B825" w14:textId="77777777" w:rsidR="00AD7048" w:rsidRDefault="005849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831B82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FEF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8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57F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38A9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3FE8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137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034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B05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601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8C0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3F1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52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167"/>
    <w:rsid w:val="005836CD"/>
    <w:rsid w:val="0058497A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3AC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47910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305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5606"/>
    <w:rsid w:val="00776902"/>
    <w:rsid w:val="007770E0"/>
    <w:rsid w:val="00777569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4898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ADB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39B5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057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CE0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148"/>
    <w:rsid w:val="00AB4C39"/>
    <w:rsid w:val="00AB505E"/>
    <w:rsid w:val="00AB5190"/>
    <w:rsid w:val="00AB7195"/>
    <w:rsid w:val="00AC0676"/>
    <w:rsid w:val="00AC20FF"/>
    <w:rsid w:val="00AC2D29"/>
    <w:rsid w:val="00AC3175"/>
    <w:rsid w:val="00AC31A0"/>
    <w:rsid w:val="00AC3825"/>
    <w:rsid w:val="00AC53F7"/>
    <w:rsid w:val="00AC5736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5CB6"/>
    <w:rsid w:val="00B37632"/>
    <w:rsid w:val="00B4184D"/>
    <w:rsid w:val="00B42BD5"/>
    <w:rsid w:val="00B43052"/>
    <w:rsid w:val="00B4318F"/>
    <w:rsid w:val="00B45886"/>
    <w:rsid w:val="00B45EAF"/>
    <w:rsid w:val="00B47914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3D4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8F0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E7DF4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47BFA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28E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3779"/>
    <w:rsid w:val="00E75E00"/>
    <w:rsid w:val="00E76801"/>
    <w:rsid w:val="00E80157"/>
    <w:rsid w:val="00E80769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50D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1B7E3"/>
  <w15:docId w15:val="{65A06B76-6667-4FCC-9229-BD79646F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03FE8"/>
    <w:rPr>
      <w:b/>
      <w:sz w:val="28"/>
    </w:rPr>
  </w:style>
  <w:style w:type="paragraph" w:customStyle="1" w:styleId="Style3">
    <w:name w:val="Style3"/>
    <w:basedOn w:val="a0"/>
    <w:uiPriority w:val="99"/>
    <w:rsid w:val="00303FE8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303FE8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303FE8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303FE8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B4C24-0C1E-4DA1-9301-41AA245646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F9BA527-47CA-4D46-ADB6-4869C7769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C682E5-98E5-4C2B-B4B9-28D515D90A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510BBA-993D-42C0-9092-210096AF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2016-10-11T05:31:00Z</dcterms:created>
  <dcterms:modified xsi:type="dcterms:W3CDTF">2016-10-11T07:39:00Z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